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some code:</w:t>
      </w:r>
    </w:p>
    <w:p>
      <w:pPr>
        <w:pStyle w:val="SourceCode"/>
      </w:pPr>
      <w:r>
        <w:rPr>
          <w:rStyle w:val="VerbatimChar"/>
        </w:rPr>
        <w:t xml:space="preserve">readDocx :: ReaderOptions</w:t>
      </w:r>
      <w:r>
        <w:br w:type="textWrapping"/>
      </w:r>
      <w:r>
        <w:rPr>
          <w:rStyle w:val="VerbatimChar"/>
        </w:rPr>
        <w:t xml:space="preserve">         -&gt; B.ByteString</w:t>
      </w:r>
      <w:r>
        <w:br w:type="textWrapping"/>
      </w:r>
      <w:r>
        <w:rPr>
          <w:rStyle w:val="VerbatimChar"/>
        </w:rPr>
        <w:t xml:space="preserve">         -&gt; Pandoc</w:t>
      </w:r>
    </w:p>
    <w:p>
      <w:pPr>
        <w:pStyle w:val="FirstParagraph"/>
      </w:pPr>
      <w:r>
        <w:t xml:space="preserve">from the beginning of the docx reader.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